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A1" w:rsidRDefault="00006AA1" w:rsidP="00006AA1">
      <w:pPr>
        <w:pStyle w:val="Heading1"/>
      </w:pPr>
      <w:r>
        <w:t>CPSC 203: ~2010 - 2015</w:t>
      </w:r>
    </w:p>
    <w:p w:rsidR="007E4211" w:rsidRDefault="008B4BF5">
      <w:r>
        <w:t>A text for an old version of the course.</w:t>
      </w:r>
    </w:p>
    <w:p w:rsidR="008B4BF5" w:rsidRDefault="008B4BF5">
      <w:r>
        <w:rPr>
          <w:noProof/>
        </w:rPr>
        <w:drawing>
          <wp:inline distT="0" distB="0" distL="0" distR="0">
            <wp:extent cx="6562725" cy="4922044"/>
            <wp:effectExtent l="127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ekin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562937" cy="492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BF5" w:rsidRDefault="008B4BF5">
      <w:r>
        <w:br w:type="page"/>
      </w:r>
    </w:p>
    <w:p w:rsidR="00006AA1" w:rsidRDefault="00006AA1" w:rsidP="00006AA1">
      <w:pPr>
        <w:pStyle w:val="Heading1"/>
      </w:pPr>
      <w:r>
        <w:lastRenderedPageBreak/>
        <w:t>CPSC 203: 2015+</w:t>
      </w:r>
    </w:p>
    <w:p w:rsidR="008B4BF5" w:rsidRDefault="008B4BF5">
      <w:r>
        <w:t>The text for the current version of the course.</w:t>
      </w:r>
    </w:p>
    <w:p w:rsidR="008B4BF5" w:rsidRDefault="008B4BF5">
      <w:r>
        <w:rPr>
          <w:noProof/>
        </w:rPr>
        <w:drawing>
          <wp:inline distT="0" distB="0" distL="0" distR="0">
            <wp:extent cx="5943600" cy="63468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op sue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4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BF5" w:rsidRDefault="008B4BF5">
      <w:r>
        <w:br w:type="page"/>
      </w:r>
    </w:p>
    <w:p w:rsidR="00006AA1" w:rsidRDefault="00006AA1" w:rsidP="00006AA1">
      <w:pPr>
        <w:pStyle w:val="Heading1"/>
      </w:pPr>
      <w:r>
        <w:lastRenderedPageBreak/>
        <w:t>CPSC 203: Workbook</w:t>
      </w:r>
    </w:p>
    <w:p w:rsidR="008B4BF5" w:rsidRDefault="008B4BF5">
      <w:r>
        <w:t>A very early version of the cover icon/logo for the “Chop-chop” text.</w:t>
      </w:r>
    </w:p>
    <w:p w:rsidR="008B4BF5" w:rsidRDefault="00353485">
      <w:bookmarkStart w:id="0" w:name="_GoBack"/>
      <w:r>
        <w:rPr>
          <w:noProof/>
        </w:rPr>
        <w:drawing>
          <wp:inline distT="0" distB="0" distL="0" distR="0">
            <wp:extent cx="3346704" cy="3694176"/>
            <wp:effectExtent l="0" t="0" r="635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s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704" cy="3694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B4BF5" w:rsidRDefault="008B4BF5"/>
    <w:sectPr w:rsidR="008B4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B6"/>
    <w:rsid w:val="00006AA1"/>
    <w:rsid w:val="00353485"/>
    <w:rsid w:val="00353F72"/>
    <w:rsid w:val="007430AF"/>
    <w:rsid w:val="008B4BF5"/>
    <w:rsid w:val="00A21554"/>
    <w:rsid w:val="00C34731"/>
    <w:rsid w:val="00C6455E"/>
    <w:rsid w:val="00F3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D764F1-E758-427D-A5DB-F0AE69EE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A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A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Com</b:Tag>
    <b:SourceType>InternetSite</b:SourceType>
    <b:Guid>{BA4529CF-58D4-4998-A07B-022BA1D7DBB1}</b:Guid>
    <b:Title>Computer Science Chop Suey</b:Title>
    <b:URL>http://pages.cpsc.ucalgary.ca/~tamj/research/computer_science_chop_suey_book.html</b:URL>
    <b:RefOrder>1</b:RefOrder>
  </b:Source>
</b:Sources>
</file>

<file path=customXml/itemProps1.xml><?xml version="1.0" encoding="utf-8"?>
<ds:datastoreItem xmlns:ds="http://schemas.openxmlformats.org/officeDocument/2006/customXml" ds:itemID="{4A456254-ACCE-42A3-A004-A2C4F0C1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7</cp:revision>
  <dcterms:created xsi:type="dcterms:W3CDTF">2019-03-27T00:30:00Z</dcterms:created>
  <dcterms:modified xsi:type="dcterms:W3CDTF">2019-03-27T21:58:00Z</dcterms:modified>
</cp:coreProperties>
</file>